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4E630DE8"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r w:rsidR="0012171D">
        <w:rPr>
          <w:rStyle w:val="Strong"/>
          <w:b/>
          <w:bCs w:val="0"/>
          <w:sz w:val="24"/>
          <w:szCs w:val="24"/>
        </w:rPr>
        <w:t>22-</w:t>
      </w:r>
      <w:r w:rsidR="0028701F">
        <w:rPr>
          <w:rStyle w:val="Strong"/>
          <w:b/>
          <w:bCs w:val="0"/>
          <w:sz w:val="24"/>
          <w:szCs w:val="24"/>
        </w:rPr>
        <w:t>SS004-24</w:t>
      </w:r>
      <w:bookmarkStart w:id="4" w:name="_GoBack"/>
      <w:bookmarkEnd w:id="4"/>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104B2C" w14:paraId="22B59792" w14:textId="77777777" w:rsidTr="00396DC9">
        <w:trPr>
          <w:cantSplit/>
          <w:tblHeader/>
        </w:trPr>
        <w:tc>
          <w:tcPr>
            <w:tcW w:w="2430" w:type="dxa"/>
            <w:shd w:val="clear" w:color="auto" w:fill="auto"/>
            <w:vAlign w:val="center"/>
          </w:tcPr>
          <w:p w14:paraId="2B37B370" w14:textId="77777777" w:rsidR="00104B2C" w:rsidRDefault="00104B2C" w:rsidP="00396DC9">
            <w:pPr>
              <w:pStyle w:val="TableContents"/>
              <w:jc w:val="center"/>
              <w:rPr>
                <w:rFonts w:cs="Calibri"/>
                <w:b/>
              </w:rPr>
            </w:pPr>
            <w:r>
              <w:rPr>
                <w:rFonts w:cs="Calibri"/>
                <w:b/>
              </w:rPr>
              <w:t>Major Criteria</w:t>
            </w:r>
          </w:p>
        </w:tc>
        <w:tc>
          <w:tcPr>
            <w:tcW w:w="5367" w:type="dxa"/>
            <w:shd w:val="clear" w:color="auto" w:fill="auto"/>
            <w:vAlign w:val="center"/>
          </w:tcPr>
          <w:p w14:paraId="12EB9CB8" w14:textId="77777777" w:rsidR="00104B2C" w:rsidRDefault="00104B2C" w:rsidP="00396DC9">
            <w:pPr>
              <w:pStyle w:val="TableContents"/>
              <w:jc w:val="center"/>
              <w:rPr>
                <w:rFonts w:cs="Calibri"/>
                <w:b/>
              </w:rPr>
            </w:pPr>
            <w:r>
              <w:rPr>
                <w:rFonts w:cs="Calibri"/>
                <w:b/>
              </w:rPr>
              <w:t>Details &amp; Sub-Criteria</w:t>
            </w:r>
          </w:p>
        </w:tc>
        <w:tc>
          <w:tcPr>
            <w:tcW w:w="1464" w:type="dxa"/>
            <w:shd w:val="clear" w:color="auto" w:fill="auto"/>
            <w:vAlign w:val="center"/>
          </w:tcPr>
          <w:p w14:paraId="73E7E7D4" w14:textId="77777777" w:rsidR="00104B2C" w:rsidRDefault="00104B2C" w:rsidP="00396DC9">
            <w:pPr>
              <w:pStyle w:val="TableContents"/>
              <w:jc w:val="center"/>
              <w:rPr>
                <w:rFonts w:cs="Calibri"/>
                <w:b/>
              </w:rPr>
            </w:pPr>
            <w:r>
              <w:rPr>
                <w:rFonts w:cs="Calibri"/>
                <w:b/>
              </w:rPr>
              <w:t>Possible Score</w:t>
            </w:r>
          </w:p>
        </w:tc>
      </w:tr>
      <w:tr w:rsidR="00104B2C" w14:paraId="6CDEEB5D" w14:textId="77777777" w:rsidTr="00396DC9">
        <w:trPr>
          <w:cantSplit/>
          <w:tblHeader/>
        </w:trPr>
        <w:tc>
          <w:tcPr>
            <w:tcW w:w="2430" w:type="dxa"/>
            <w:shd w:val="clear" w:color="auto" w:fill="auto"/>
            <w:vAlign w:val="center"/>
          </w:tcPr>
          <w:p w14:paraId="2B8470B7" w14:textId="60025111" w:rsidR="00104B2C" w:rsidRDefault="00104B2C" w:rsidP="00F845CA">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w:t>
            </w:r>
            <w:r w:rsidR="00F845CA">
              <w:rPr>
                <w:rFonts w:asciiTheme="minorHAnsi" w:hAnsiTheme="minorHAnsi"/>
                <w:sz w:val="22"/>
                <w:szCs w:val="22"/>
                <w:lang w:eastAsia="en-US"/>
              </w:rPr>
              <w:t xml:space="preserve">tion with similar supply of </w:t>
            </w:r>
            <w:r w:rsidR="007B7C1B">
              <w:rPr>
                <w:rFonts w:asciiTheme="minorHAnsi" w:hAnsiTheme="minorHAnsi"/>
                <w:sz w:val="22"/>
                <w:szCs w:val="22"/>
                <w:lang w:eastAsia="en-US"/>
              </w:rPr>
              <w:t>s</w:t>
            </w:r>
            <w:r w:rsidR="00F845CA">
              <w:rPr>
                <w:rFonts w:asciiTheme="minorHAnsi" w:hAnsiTheme="minorHAnsi"/>
                <w:sz w:val="22"/>
                <w:szCs w:val="22"/>
                <w:lang w:eastAsia="en-US"/>
              </w:rPr>
              <w:t>ervices</w:t>
            </w:r>
          </w:p>
        </w:tc>
        <w:tc>
          <w:tcPr>
            <w:tcW w:w="5367" w:type="dxa"/>
            <w:shd w:val="clear" w:color="auto" w:fill="auto"/>
          </w:tcPr>
          <w:p w14:paraId="12E4EA8F" w14:textId="2FDE5AE4" w:rsidR="00104B2C" w:rsidRPr="00F3499A" w:rsidRDefault="00104B2C" w:rsidP="00396DC9">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w:t>
            </w:r>
            <w:r w:rsidR="00F845CA">
              <w:rPr>
                <w:rFonts w:asciiTheme="minorHAnsi" w:hAnsiTheme="minorHAnsi"/>
                <w:sz w:val="22"/>
                <w:szCs w:val="22"/>
                <w:lang w:val="en-US"/>
              </w:rPr>
              <w:t>ion with similar supply of services</w:t>
            </w:r>
          </w:p>
          <w:p w14:paraId="33BD4774" w14:textId="48ACB4B5" w:rsidR="00F3499A" w:rsidRPr="001C5303" w:rsidRDefault="00F3499A" w:rsidP="00396DC9">
            <w:pPr>
              <w:pStyle w:val="TableContents"/>
              <w:numPr>
                <w:ilvl w:val="0"/>
                <w:numId w:val="3"/>
              </w:numPr>
              <w:rPr>
                <w:rFonts w:asciiTheme="minorHAnsi" w:hAnsiTheme="minorHAnsi"/>
                <w:sz w:val="22"/>
                <w:szCs w:val="22"/>
              </w:rPr>
            </w:pPr>
            <w:r>
              <w:rPr>
                <w:rFonts w:asciiTheme="minorHAnsi" w:hAnsiTheme="minorHAnsi"/>
                <w:sz w:val="22"/>
                <w:szCs w:val="22"/>
                <w:lang w:val="en-US"/>
              </w:rPr>
              <w:t>No. of years in the transportation sector/business</w:t>
            </w:r>
          </w:p>
          <w:p w14:paraId="73072DC3" w14:textId="77777777" w:rsidR="00104B2C" w:rsidRDefault="00104B2C" w:rsidP="00396DC9">
            <w:pPr>
              <w:pStyle w:val="TableContents"/>
              <w:rPr>
                <w:rFonts w:asciiTheme="minorHAnsi" w:hAnsiTheme="minorHAnsi"/>
                <w:sz w:val="22"/>
                <w:szCs w:val="22"/>
              </w:rPr>
            </w:pPr>
          </w:p>
        </w:tc>
        <w:tc>
          <w:tcPr>
            <w:tcW w:w="1464" w:type="dxa"/>
            <w:shd w:val="clear" w:color="auto" w:fill="auto"/>
            <w:vAlign w:val="center"/>
          </w:tcPr>
          <w:p w14:paraId="75738C6B"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104B2C" w14:paraId="42B15D4C" w14:textId="77777777" w:rsidTr="00396DC9">
        <w:trPr>
          <w:cantSplit/>
          <w:tblHeader/>
        </w:trPr>
        <w:tc>
          <w:tcPr>
            <w:tcW w:w="2430" w:type="dxa"/>
            <w:shd w:val="clear" w:color="auto" w:fill="auto"/>
            <w:vAlign w:val="center"/>
          </w:tcPr>
          <w:p w14:paraId="3EF850C9" w14:textId="7EF98966" w:rsidR="00104B2C" w:rsidRDefault="00F845CA" w:rsidP="00F845CA">
            <w:pPr>
              <w:pStyle w:val="TableContents"/>
              <w:rPr>
                <w:rFonts w:asciiTheme="minorHAnsi" w:hAnsiTheme="minorHAnsi"/>
                <w:sz w:val="22"/>
                <w:szCs w:val="22"/>
                <w:lang w:eastAsia="en-US"/>
              </w:rPr>
            </w:pPr>
            <w:r>
              <w:rPr>
                <w:rFonts w:asciiTheme="minorHAnsi" w:hAnsiTheme="minorHAnsi"/>
                <w:sz w:val="22"/>
                <w:szCs w:val="22"/>
                <w:lang w:eastAsia="en-US"/>
              </w:rPr>
              <w:t xml:space="preserve">Service </w:t>
            </w:r>
            <w:r w:rsidR="00104B2C">
              <w:rPr>
                <w:rFonts w:asciiTheme="minorHAnsi" w:hAnsiTheme="minorHAnsi"/>
                <w:sz w:val="22"/>
                <w:szCs w:val="22"/>
                <w:lang w:eastAsia="en-US"/>
              </w:rPr>
              <w:t>Delivery</w:t>
            </w:r>
          </w:p>
        </w:tc>
        <w:tc>
          <w:tcPr>
            <w:tcW w:w="5367" w:type="dxa"/>
            <w:shd w:val="clear" w:color="auto" w:fill="auto"/>
          </w:tcPr>
          <w:p w14:paraId="280D8DF1" w14:textId="59D08654" w:rsidR="00F845CA" w:rsidRPr="00F845CA" w:rsidRDefault="00F845CA"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Providing a very clear time s</w:t>
            </w:r>
            <w:r w:rsidR="007B7C1B">
              <w:rPr>
                <w:rFonts w:asciiTheme="minorHAnsi" w:hAnsiTheme="minorHAnsi"/>
                <w:sz w:val="22"/>
                <w:szCs w:val="22"/>
                <w:lang w:val="en-US"/>
              </w:rPr>
              <w:t>chedule on pick-</w:t>
            </w:r>
            <w:r>
              <w:rPr>
                <w:rFonts w:asciiTheme="minorHAnsi" w:hAnsiTheme="minorHAnsi"/>
                <w:sz w:val="22"/>
                <w:szCs w:val="22"/>
                <w:lang w:val="en-US"/>
              </w:rPr>
              <w:t>up</w:t>
            </w:r>
            <w:r w:rsidR="007B7C1B">
              <w:rPr>
                <w:rFonts w:asciiTheme="minorHAnsi" w:hAnsiTheme="minorHAnsi"/>
                <w:sz w:val="22"/>
                <w:szCs w:val="22"/>
                <w:lang w:val="en-US"/>
              </w:rPr>
              <w:t>s and drop-</w:t>
            </w:r>
            <w:r>
              <w:rPr>
                <w:rFonts w:asciiTheme="minorHAnsi" w:hAnsiTheme="minorHAnsi"/>
                <w:sz w:val="22"/>
                <w:szCs w:val="22"/>
                <w:lang w:val="en-US"/>
              </w:rPr>
              <w:t>off</w:t>
            </w:r>
            <w:r w:rsidR="00F3499A">
              <w:rPr>
                <w:rFonts w:asciiTheme="minorHAnsi" w:hAnsiTheme="minorHAnsi"/>
                <w:sz w:val="22"/>
                <w:szCs w:val="22"/>
                <w:lang w:val="en-US"/>
              </w:rPr>
              <w:t xml:space="preserve"> for each route</w:t>
            </w:r>
            <w:r>
              <w:rPr>
                <w:rFonts w:asciiTheme="minorHAnsi" w:hAnsiTheme="minorHAnsi"/>
                <w:sz w:val="22"/>
                <w:szCs w:val="22"/>
                <w:lang w:val="en-US"/>
              </w:rPr>
              <w:t xml:space="preserve"> </w:t>
            </w:r>
          </w:p>
          <w:p w14:paraId="328F8976" w14:textId="77777777" w:rsidR="00F845CA" w:rsidRPr="00444C1C" w:rsidRDefault="00F845CA"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Indication of adequate number of vehicles for standby to meet unexpected breakdown of current transport</w:t>
            </w:r>
          </w:p>
          <w:p w14:paraId="0DC0618D" w14:textId="4DA450D1" w:rsidR="00444C1C" w:rsidRPr="00F845CA" w:rsidRDefault="00444C1C"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Conditions of buses to be used for t</w:t>
            </w:r>
            <w:r w:rsidR="00F3499A">
              <w:rPr>
                <w:rFonts w:asciiTheme="minorHAnsi" w:hAnsiTheme="minorHAnsi"/>
                <w:sz w:val="22"/>
                <w:szCs w:val="22"/>
                <w:lang w:val="en-US"/>
              </w:rPr>
              <w:t>his tender</w:t>
            </w:r>
          </w:p>
          <w:p w14:paraId="57400E8D" w14:textId="54632686" w:rsidR="00104B2C" w:rsidRDefault="00104B2C" w:rsidP="00F845CA">
            <w:pPr>
              <w:pStyle w:val="TableContents"/>
              <w:ind w:left="720"/>
              <w:rPr>
                <w:rFonts w:asciiTheme="minorHAnsi" w:hAnsiTheme="minorHAnsi"/>
                <w:sz w:val="22"/>
                <w:szCs w:val="22"/>
              </w:rPr>
            </w:pPr>
          </w:p>
        </w:tc>
        <w:tc>
          <w:tcPr>
            <w:tcW w:w="1464" w:type="dxa"/>
            <w:shd w:val="clear" w:color="auto" w:fill="auto"/>
            <w:vAlign w:val="center"/>
          </w:tcPr>
          <w:p w14:paraId="4F7B27C4"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104B2C" w14:paraId="2CBBB178" w14:textId="77777777" w:rsidTr="00396DC9">
        <w:trPr>
          <w:cantSplit/>
          <w:tblHeader/>
        </w:trPr>
        <w:tc>
          <w:tcPr>
            <w:tcW w:w="2430" w:type="dxa"/>
            <w:shd w:val="clear" w:color="auto" w:fill="auto"/>
            <w:vAlign w:val="center"/>
          </w:tcPr>
          <w:p w14:paraId="2955174F" w14:textId="47994CA8" w:rsidR="00104B2C" w:rsidRDefault="00104B2C" w:rsidP="00396DC9">
            <w:pPr>
              <w:pStyle w:val="TableContents"/>
              <w:rPr>
                <w:rFonts w:asciiTheme="minorHAnsi" w:hAnsiTheme="minorHAnsi"/>
                <w:sz w:val="22"/>
                <w:szCs w:val="22"/>
                <w:lang w:val="en-US" w:eastAsia="en-US"/>
              </w:rPr>
            </w:pPr>
            <w:r>
              <w:rPr>
                <w:rFonts w:asciiTheme="minorHAnsi" w:hAnsiTheme="minorHAnsi"/>
                <w:sz w:val="22"/>
                <w:szCs w:val="22"/>
                <w:lang w:val="en-US" w:eastAsia="en-US"/>
              </w:rPr>
              <w:t>Specification</w:t>
            </w:r>
          </w:p>
        </w:tc>
        <w:tc>
          <w:tcPr>
            <w:tcW w:w="5367" w:type="dxa"/>
            <w:shd w:val="clear" w:color="auto" w:fill="auto"/>
          </w:tcPr>
          <w:p w14:paraId="406BFE5A" w14:textId="171D6678" w:rsidR="00104B2C" w:rsidRDefault="00104B2C" w:rsidP="006A3F6E">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Must comply with the </w:t>
            </w:r>
            <w:r w:rsidR="00F845CA">
              <w:rPr>
                <w:rFonts w:asciiTheme="minorHAnsi" w:hAnsiTheme="minorHAnsi"/>
                <w:sz w:val="22"/>
                <w:szCs w:val="22"/>
                <w:lang w:val="en-US"/>
              </w:rPr>
              <w:t>scope of service as</w:t>
            </w:r>
            <w:r w:rsidR="006A3F6E">
              <w:rPr>
                <w:rFonts w:asciiTheme="minorHAnsi" w:hAnsiTheme="minorHAnsi"/>
                <w:sz w:val="22"/>
                <w:szCs w:val="22"/>
                <w:lang w:val="en-US"/>
              </w:rPr>
              <w:t xml:space="preserve"> listed</w:t>
            </w:r>
            <w:r w:rsidR="00F845CA">
              <w:rPr>
                <w:rFonts w:asciiTheme="minorHAnsi" w:hAnsiTheme="minorHAnsi"/>
                <w:sz w:val="22"/>
                <w:szCs w:val="22"/>
                <w:lang w:val="en-US"/>
              </w:rPr>
              <w:t xml:space="preserve"> in document no.4.</w:t>
            </w:r>
            <w:r>
              <w:rPr>
                <w:rFonts w:asciiTheme="minorHAnsi" w:hAnsiTheme="minorHAnsi"/>
                <w:sz w:val="22"/>
                <w:szCs w:val="22"/>
                <w:lang w:val="en-US"/>
              </w:rPr>
              <w:t xml:space="preserve"> </w:t>
            </w:r>
          </w:p>
        </w:tc>
        <w:tc>
          <w:tcPr>
            <w:tcW w:w="1464" w:type="dxa"/>
            <w:shd w:val="clear" w:color="auto" w:fill="auto"/>
            <w:vAlign w:val="center"/>
          </w:tcPr>
          <w:p w14:paraId="0A099592"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104B2C" w14:paraId="7559FC3A" w14:textId="77777777" w:rsidTr="00396DC9">
        <w:trPr>
          <w:cantSplit/>
          <w:trHeight w:val="650"/>
          <w:tblHeader/>
        </w:trPr>
        <w:tc>
          <w:tcPr>
            <w:tcW w:w="7797" w:type="dxa"/>
            <w:gridSpan w:val="2"/>
            <w:shd w:val="clear" w:color="auto" w:fill="auto"/>
            <w:vAlign w:val="center"/>
          </w:tcPr>
          <w:p w14:paraId="3794219C" w14:textId="77777777" w:rsidR="00104B2C" w:rsidRDefault="00104B2C" w:rsidP="00396DC9">
            <w:pPr>
              <w:pStyle w:val="TableContents"/>
              <w:jc w:val="both"/>
              <w:rPr>
                <w:rFonts w:cs="Calibri"/>
              </w:rPr>
            </w:pPr>
            <w:r>
              <w:rPr>
                <w:rFonts w:cs="Calibri"/>
                <w:b/>
              </w:rPr>
              <w:t>Total Possible Technical Score</w:t>
            </w:r>
          </w:p>
        </w:tc>
        <w:tc>
          <w:tcPr>
            <w:tcW w:w="1464" w:type="dxa"/>
            <w:shd w:val="clear" w:color="auto" w:fill="auto"/>
            <w:vAlign w:val="center"/>
          </w:tcPr>
          <w:p w14:paraId="48DA2F6B" w14:textId="77777777" w:rsidR="00104B2C" w:rsidRDefault="00104B2C" w:rsidP="00396DC9">
            <w:pPr>
              <w:pStyle w:val="TableContents"/>
              <w:jc w:val="center"/>
              <w:rPr>
                <w:rFonts w:cs="Calibri"/>
                <w:b/>
              </w:rPr>
            </w:pPr>
            <w:r>
              <w:rPr>
                <w:rFonts w:cs="Calibri"/>
                <w:b/>
              </w:rPr>
              <w:t>100</w:t>
            </w:r>
          </w:p>
        </w:tc>
      </w:tr>
    </w:tbl>
    <w:p w14:paraId="3BB01C6F" w14:textId="77777777" w:rsidR="00BD4472" w:rsidRDefault="00BD447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DBC77" w14:textId="77777777" w:rsidR="00A16AC9" w:rsidRDefault="00A16AC9">
      <w:r>
        <w:separator/>
      </w:r>
    </w:p>
  </w:endnote>
  <w:endnote w:type="continuationSeparator" w:id="0">
    <w:p w14:paraId="29E44A8C" w14:textId="77777777" w:rsidR="00A16AC9" w:rsidRDefault="00A1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D5F9E" w:rsidRPr="005D5F9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D5F9E" w:rsidRPr="005D5F9E">
      <w:rPr>
        <w:noProof/>
        <w:color w:val="17365D" w:themeColor="text2" w:themeShade="BF"/>
        <w:lang w:val="sv-SE"/>
      </w:rPr>
      <w:t>4</w:t>
    </w:r>
    <w:r>
      <w:rPr>
        <w:color w:val="17365D" w:themeColor="text2" w:themeShade="BF"/>
      </w:rPr>
      <w:fldChar w:fldCharType="end"/>
    </w:r>
  </w:p>
  <w:p w14:paraId="213B5D63" w14:textId="6C4EC3AF" w:rsidR="00D15CF2" w:rsidRDefault="004878F3" w:rsidP="004878F3">
    <w:pPr>
      <w:pStyle w:val="Footer"/>
    </w:pPr>
    <w:r>
      <w:fldChar w:fldCharType="begin"/>
    </w:r>
    <w:r>
      <w:instrText xml:space="preserve"> DATE \@ "yyyy-MM-dd" </w:instrText>
    </w:r>
    <w:r>
      <w:fldChar w:fldCharType="separate"/>
    </w:r>
    <w:r w:rsidR="0028701F">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E75C5" w14:textId="77777777" w:rsidR="00A16AC9" w:rsidRDefault="00A16AC9">
      <w:r>
        <w:separator/>
      </w:r>
    </w:p>
  </w:footnote>
  <w:footnote w:type="continuationSeparator" w:id="0">
    <w:p w14:paraId="789D7D08" w14:textId="77777777" w:rsidR="00A16AC9" w:rsidRDefault="00A16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644B203B" w:rsidR="00D15CF2" w:rsidRPr="002809AC" w:rsidRDefault="007425C0" w:rsidP="007425C0">
    <w:pPr>
      <w:pStyle w:val="Header"/>
      <w:tabs>
        <w:tab w:val="clear" w:pos="4320"/>
        <w:tab w:val="clear" w:pos="8640"/>
        <w:tab w:val="center" w:pos="4820"/>
        <w:tab w:val="right" w:pos="9603"/>
      </w:tabs>
      <w:rPr>
        <w:rFonts w:asciiTheme="minorHAnsi" w:hAnsiTheme="minorHAnsi" w:cs="Calibri"/>
        <w:b/>
        <w:sz w:val="20"/>
      </w:rPr>
    </w:pPr>
    <w:r>
      <w:rPr>
        <w:rFonts w:asciiTheme="minorHAnsi" w:hAnsiTheme="minorHAnsi" w:cs="Calibri"/>
        <w:sz w:val="20"/>
      </w:rPr>
      <w:tab/>
    </w:r>
    <w:r w:rsidRPr="008F4C08">
      <w:rPr>
        <w:noProof/>
        <w:lang w:val="en-AU" w:eastAsia="en-AU"/>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28701F">
      <w:rPr>
        <w:rStyle w:val="Strong"/>
        <w:rFonts w:asciiTheme="minorHAnsi" w:hAnsiTheme="minorHAnsi" w:cstheme="minorHAnsi"/>
        <w:szCs w:val="24"/>
      </w:rPr>
      <w:t>22-SS004-24</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1D"/>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09AC"/>
    <w:rsid w:val="00281936"/>
    <w:rsid w:val="00284096"/>
    <w:rsid w:val="002859FD"/>
    <w:rsid w:val="00285D9E"/>
    <w:rsid w:val="00285E5B"/>
    <w:rsid w:val="0028701F"/>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27E"/>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C0B"/>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47C5"/>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5F9E"/>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1E0F"/>
    <w:rsid w:val="006A3310"/>
    <w:rsid w:val="006A3B2C"/>
    <w:rsid w:val="006A3F6E"/>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5603"/>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AC9"/>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A4C"/>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075E"/>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3B4C"/>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0832"/>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5CD29D-6CB8-46F0-9D5A-62DD71B5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720</Words>
  <Characters>4105</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4816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8</cp:revision>
  <cp:lastPrinted>2016-10-18T02:57:00Z</cp:lastPrinted>
  <dcterms:created xsi:type="dcterms:W3CDTF">2022-11-21T05:48:00Z</dcterms:created>
  <dcterms:modified xsi:type="dcterms:W3CDTF">2024-01-22T22:08:00Z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